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76838" w14:textId="77777777" w:rsidR="007E5120" w:rsidRDefault="007E5120" w:rsidP="007E5120">
      <w:pPr>
        <w:pStyle w:val="Heading1"/>
        <w:rPr>
          <w:lang w:val="en-US"/>
        </w:rPr>
      </w:pPr>
      <w:r w:rsidRPr="00432B72">
        <w:rPr>
          <w:lang w:val="en-US"/>
        </w:rPr>
        <w:t>Advantages of hydrogen gas turbines</w:t>
      </w:r>
    </w:p>
    <w:p w14:paraId="2B75E178" w14:textId="77777777" w:rsidR="007E5120" w:rsidRDefault="007E5120" w:rsidP="007E5120">
      <w:pPr>
        <w:rPr>
          <w:lang w:val="en-US"/>
        </w:rPr>
      </w:pPr>
    </w:p>
    <w:p w14:paraId="64578A1D" w14:textId="77777777" w:rsidR="00980045" w:rsidRPr="00CE0EE2" w:rsidRDefault="007E5120" w:rsidP="007E5120">
      <w:pPr>
        <w:rPr>
          <w:color w:val="FF0000"/>
          <w:lang w:val="en-US"/>
        </w:rPr>
      </w:pPr>
      <w:r>
        <w:rPr>
          <w:lang w:val="en-US"/>
        </w:rPr>
        <w:t xml:space="preserve">Combined cycle gas turbines are already the cleanest form of thermal power generation but combusting hydrogen instead of natural gas would make it </w:t>
      </w:r>
      <w:del w:id="0" w:author="Sebastiaan Ruijgrok" w:date="2019-09-16T15:25:00Z">
        <w:r w:rsidDel="00A63A57">
          <w:rPr>
            <w:lang w:val="en-US"/>
          </w:rPr>
          <w:delText xml:space="preserve">virtually </w:delText>
        </w:r>
      </w:del>
      <w:r>
        <w:rPr>
          <w:lang w:val="en-US"/>
        </w:rPr>
        <w:t xml:space="preserve">carbon free and unlike wind and solar energy, the generated power can be dispatched at will and supplied continuously. </w:t>
      </w:r>
      <w:r w:rsidR="00980045">
        <w:rPr>
          <w:lang w:val="en-US"/>
        </w:rPr>
        <w:t>Hydrogen gas turbines would</w:t>
      </w:r>
      <w:r>
        <w:rPr>
          <w:lang w:val="en-US"/>
        </w:rPr>
        <w:t>, in fact, complement the intermittent</w:t>
      </w:r>
      <w:r w:rsidR="00980045">
        <w:rPr>
          <w:lang w:val="en-US"/>
        </w:rPr>
        <w:t xml:space="preserve"> nature of wind and solar power since they can be used as back-up power with the green hydrogen that is produced via electrolysis process with excess renewable power during abundant periods of wind and daylight. </w:t>
      </w:r>
      <w:r w:rsidR="005C6AF9">
        <w:rPr>
          <w:lang w:val="en-US"/>
        </w:rPr>
        <w:t xml:space="preserve">Blue hydrogen, </w:t>
      </w:r>
      <w:r w:rsidR="00980045">
        <w:rPr>
          <w:lang w:val="en-US"/>
        </w:rPr>
        <w:t>produced by natural gas reformation</w:t>
      </w:r>
      <w:r w:rsidR="005C6AF9">
        <w:rPr>
          <w:lang w:val="en-US"/>
        </w:rPr>
        <w:t>,</w:t>
      </w:r>
      <w:r w:rsidR="00980045">
        <w:rPr>
          <w:lang w:val="en-US"/>
        </w:rPr>
        <w:t xml:space="preserve"> can also be a carbon free resource for gas turbines if carbon capture technology is utilized. All in all, hydrogen gas turbines can be an </w:t>
      </w:r>
      <w:r w:rsidR="00191B81">
        <w:rPr>
          <w:lang w:val="en-US"/>
        </w:rPr>
        <w:t>enabler</w:t>
      </w:r>
      <w:r w:rsidR="00980045">
        <w:rPr>
          <w:lang w:val="en-US"/>
        </w:rPr>
        <w:t xml:space="preserve"> for </w:t>
      </w:r>
      <w:r w:rsidR="00191B81">
        <w:rPr>
          <w:lang w:val="en-US"/>
        </w:rPr>
        <w:t xml:space="preserve">long term </w:t>
      </w:r>
      <w:r w:rsidR="00980045">
        <w:rPr>
          <w:lang w:val="en-US"/>
        </w:rPr>
        <w:t>energy storage</w:t>
      </w:r>
      <w:r w:rsidR="00191B81">
        <w:rPr>
          <w:lang w:val="en-US"/>
        </w:rPr>
        <w:t>.</w:t>
      </w:r>
    </w:p>
    <w:p w14:paraId="0D5A77DB" w14:textId="77777777" w:rsidR="00A63A57" w:rsidRPr="0021127A" w:rsidRDefault="00A63A57" w:rsidP="0021127A">
      <w:pPr>
        <w:pStyle w:val="NoSpacing"/>
        <w:rPr>
          <w:ins w:id="1" w:author="Ruijgrok, Sebastiaan (GP EPC SO SPM PPM SMK)" w:date="2019-09-16T15:33:00Z"/>
          <w:b/>
          <w:bCs/>
          <w:lang w:val="en-US"/>
          <w:rPrChange w:id="2" w:author="Ruijgrok, Sebastiaan (GP EPC SO SPM PPM SMK)" w:date="2019-09-16T15:36:00Z">
            <w:rPr>
              <w:ins w:id="3" w:author="Ruijgrok, Sebastiaan (GP EPC SO SPM PPM SMK)" w:date="2019-09-16T15:33:00Z"/>
              <w:lang w:val="en-US"/>
            </w:rPr>
          </w:rPrChange>
        </w:rPr>
        <w:pPrChange w:id="4" w:author="Ruijgrok, Sebastiaan (GP EPC SO SPM PPM SMK)" w:date="2019-09-16T15:36:00Z">
          <w:pPr/>
        </w:pPrChange>
      </w:pPr>
      <w:ins w:id="5" w:author="Ruijgrok, Sebastiaan (GP EPC SO SPM PPM SMK)" w:date="2019-09-16T15:33:00Z">
        <w:r w:rsidRPr="0021127A">
          <w:rPr>
            <w:b/>
            <w:bCs/>
            <w:lang w:val="en-US"/>
            <w:rPrChange w:id="6" w:author="Ruijgrok, Sebastiaan (GP EPC SO SPM PPM SMK)" w:date="2019-09-16T15:36:00Z">
              <w:rPr>
                <w:lang w:val="en-US"/>
              </w:rPr>
            </w:rPrChange>
          </w:rPr>
          <w:t>Using the</w:t>
        </w:r>
      </w:ins>
      <w:ins w:id="7" w:author="Ruijgrok, Sebastiaan (GP EPC SO SPM PPM SMK)" w:date="2019-09-16T15:34:00Z">
        <w:r w:rsidRPr="0021127A">
          <w:rPr>
            <w:b/>
            <w:bCs/>
            <w:lang w:val="en-US"/>
            <w:rPrChange w:id="8" w:author="Ruijgrok, Sebastiaan (GP EPC SO SPM PPM SMK)" w:date="2019-09-16T15:36:00Z">
              <w:rPr>
                <w:lang w:val="en-US"/>
              </w:rPr>
            </w:rPrChange>
          </w:rPr>
          <w:t xml:space="preserve"> current</w:t>
        </w:r>
      </w:ins>
      <w:ins w:id="9" w:author="Ruijgrok, Sebastiaan (GP EPC SO SPM PPM SMK)" w:date="2019-09-16T15:33:00Z">
        <w:r w:rsidRPr="0021127A">
          <w:rPr>
            <w:b/>
            <w:bCs/>
            <w:lang w:val="en-US"/>
            <w:rPrChange w:id="10" w:author="Ruijgrok, Sebastiaan (GP EPC SO SPM PPM SMK)" w:date="2019-09-16T15:36:00Z">
              <w:rPr>
                <w:lang w:val="en-US"/>
              </w:rPr>
            </w:rPrChange>
          </w:rPr>
          <w:t xml:space="preserve"> natural gas inf</w:t>
        </w:r>
      </w:ins>
      <w:ins w:id="11" w:author="Ruijgrok, Sebastiaan (GP EPC SO SPM PPM SMK)" w:date="2019-09-16T15:34:00Z">
        <w:r w:rsidRPr="0021127A">
          <w:rPr>
            <w:b/>
            <w:bCs/>
            <w:lang w:val="en-US"/>
            <w:rPrChange w:id="12" w:author="Ruijgrok, Sebastiaan (GP EPC SO SPM PPM SMK)" w:date="2019-09-16T15:36:00Z">
              <w:rPr>
                <w:lang w:val="en-US"/>
              </w:rPr>
            </w:rPrChange>
          </w:rPr>
          <w:t>rastructure</w:t>
        </w:r>
      </w:ins>
    </w:p>
    <w:p w14:paraId="62B4CB59" w14:textId="77777777" w:rsidR="00930B42" w:rsidRDefault="00930B42" w:rsidP="007E5120">
      <w:pPr>
        <w:rPr>
          <w:lang w:val="en-US"/>
        </w:rPr>
      </w:pPr>
      <w:r>
        <w:rPr>
          <w:lang w:val="en-US"/>
        </w:rPr>
        <w:t xml:space="preserve">Gas turbines use the robust and flexible natural gas infrastructure to source their fuel. With little to no modifications </w:t>
      </w:r>
      <w:r w:rsidR="00191B81">
        <w:rPr>
          <w:lang w:val="en-US"/>
        </w:rPr>
        <w:t xml:space="preserve">a blend of </w:t>
      </w:r>
      <w:r>
        <w:rPr>
          <w:lang w:val="en-US"/>
        </w:rPr>
        <w:t xml:space="preserve">hydrogen </w:t>
      </w:r>
      <w:r w:rsidR="00191B81">
        <w:rPr>
          <w:lang w:val="en-US"/>
        </w:rPr>
        <w:t xml:space="preserve">with natural gas </w:t>
      </w:r>
      <w:r>
        <w:rPr>
          <w:lang w:val="en-US"/>
        </w:rPr>
        <w:t xml:space="preserve">can be transported within this existing infrastructure which makes the entire system reusable without extreme capital costs. Some countries such as The Netherlands, </w:t>
      </w:r>
      <w:ins w:id="13" w:author="Sebastiaan Ruijgrok" w:date="2019-09-16T15:28:00Z">
        <w:r w:rsidR="00A63A57">
          <w:rPr>
            <w:lang w:val="en-US"/>
          </w:rPr>
          <w:t xml:space="preserve">have </w:t>
        </w:r>
      </w:ins>
      <w:r>
        <w:rPr>
          <w:lang w:val="en-US"/>
        </w:rPr>
        <w:t xml:space="preserve">already inject up to </w:t>
      </w:r>
      <w:ins w:id="14" w:author="Sebastiaan Ruijgrok" w:date="2019-09-16T15:28:00Z">
        <w:r w:rsidR="00A63A57">
          <w:rPr>
            <w:lang w:val="en-US"/>
          </w:rPr>
          <w:t>20</w:t>
        </w:r>
      </w:ins>
      <w:del w:id="15" w:author="Sebastiaan Ruijgrok" w:date="2019-09-16T15:28:00Z">
        <w:r w:rsidDel="00A63A57">
          <w:rPr>
            <w:lang w:val="en-US"/>
          </w:rPr>
          <w:delText>12</w:delText>
        </w:r>
      </w:del>
      <w:r>
        <w:rPr>
          <w:lang w:val="en-US"/>
        </w:rPr>
        <w:t>% hydrogen into their natural gas grid</w:t>
      </w:r>
      <w:ins w:id="16" w:author="Sebastiaan Ruijgrok" w:date="2019-09-16T15:28:00Z">
        <w:r w:rsidR="00A63A57">
          <w:rPr>
            <w:lang w:val="en-US"/>
          </w:rPr>
          <w:t xml:space="preserve"> in a pilot </w:t>
        </w:r>
      </w:ins>
      <w:ins w:id="17" w:author="Sebastiaan Ruijgrok" w:date="2019-09-16T15:31:00Z">
        <w:r w:rsidR="00A63A57">
          <w:rPr>
            <w:lang w:val="en-US"/>
          </w:rPr>
          <w:t xml:space="preserve">project </w:t>
        </w:r>
      </w:ins>
      <w:ins w:id="18" w:author="Sebastiaan Ruijgrok" w:date="2019-09-16T15:28:00Z">
        <w:r w:rsidR="00A63A57">
          <w:rPr>
            <w:lang w:val="en-US"/>
          </w:rPr>
          <w:t>on the</w:t>
        </w:r>
      </w:ins>
      <w:ins w:id="19" w:author="Sebastiaan Ruijgrok" w:date="2019-09-16T15:29:00Z">
        <w:r w:rsidR="00A63A57">
          <w:rPr>
            <w:lang w:val="en-US"/>
          </w:rPr>
          <w:t xml:space="preserve"> Island of </w:t>
        </w:r>
        <w:commentRangeStart w:id="20"/>
        <w:proofErr w:type="spellStart"/>
        <w:r w:rsidR="00A63A57">
          <w:rPr>
            <w:lang w:val="en-US"/>
          </w:rPr>
          <w:t>Ameland</w:t>
        </w:r>
      </w:ins>
      <w:commentRangeEnd w:id="20"/>
      <w:proofErr w:type="spellEnd"/>
      <w:ins w:id="21" w:author="Sebastiaan Ruijgrok" w:date="2019-09-16T15:33:00Z">
        <w:r w:rsidR="00A63A57">
          <w:rPr>
            <w:rStyle w:val="CommentReference"/>
          </w:rPr>
          <w:commentReference w:id="20"/>
        </w:r>
      </w:ins>
      <w:ins w:id="22" w:author="Sebastiaan Ruijgrok" w:date="2019-09-16T15:29:00Z">
        <w:r w:rsidR="00A63A57">
          <w:rPr>
            <w:lang w:val="en-US"/>
          </w:rPr>
          <w:t xml:space="preserve"> some years ago,</w:t>
        </w:r>
      </w:ins>
      <w:del w:id="23" w:author="Sebastiaan Ruijgrok" w:date="2019-09-16T15:28:00Z">
        <w:r w:rsidDel="00A63A57">
          <w:rPr>
            <w:lang w:val="en-US"/>
          </w:rPr>
          <w:delText>s</w:delText>
        </w:r>
      </w:del>
      <w:r>
        <w:rPr>
          <w:lang w:val="en-US"/>
        </w:rPr>
        <w:t xml:space="preserve"> so this idea can be extended to other countries to at least start burning a blend of natural gas and hydrogen in gas turbi</w:t>
      </w:r>
      <w:r w:rsidR="00191B81">
        <w:rPr>
          <w:lang w:val="en-US"/>
        </w:rPr>
        <w:t>nes to reduce carbon emissions. However, new piping infrastructure would be necessa</w:t>
      </w:r>
      <w:r w:rsidR="00FE65EE">
        <w:rPr>
          <w:lang w:val="en-US"/>
        </w:rPr>
        <w:t xml:space="preserve">ry for 100% hydrogen transport but </w:t>
      </w:r>
      <w:r w:rsidR="00191B81">
        <w:rPr>
          <w:lang w:val="en-US"/>
        </w:rPr>
        <w:t xml:space="preserve">combusting hydrogen at the point of production would be a solution to this problem </w:t>
      </w:r>
      <w:r w:rsidR="00741423">
        <w:rPr>
          <w:lang w:val="en-US"/>
        </w:rPr>
        <w:t>during the initial phase</w:t>
      </w:r>
      <w:r w:rsidR="00191B81">
        <w:rPr>
          <w:lang w:val="en-US"/>
        </w:rPr>
        <w:t xml:space="preserve">. </w:t>
      </w:r>
    </w:p>
    <w:p w14:paraId="4CE9F76A" w14:textId="77777777" w:rsidR="00A63A57" w:rsidRPr="0021127A" w:rsidRDefault="0021127A" w:rsidP="0021127A">
      <w:pPr>
        <w:pStyle w:val="NoSpacing"/>
        <w:rPr>
          <w:ins w:id="24" w:author="Ruijgrok, Sebastiaan (GP EPC SO SPM PPM SMK)" w:date="2019-09-16T15:34:00Z"/>
          <w:b/>
          <w:bCs/>
          <w:lang w:val="en-US"/>
          <w:rPrChange w:id="25" w:author="Ruijgrok, Sebastiaan (GP EPC SO SPM PPM SMK)" w:date="2019-09-16T15:36:00Z">
            <w:rPr>
              <w:ins w:id="26" w:author="Ruijgrok, Sebastiaan (GP EPC SO SPM PPM SMK)" w:date="2019-09-16T15:34:00Z"/>
              <w:lang w:val="en-US"/>
            </w:rPr>
          </w:rPrChange>
        </w:rPr>
        <w:pPrChange w:id="27" w:author="Ruijgrok, Sebastiaan (GP EPC SO SPM PPM SMK)" w:date="2019-09-16T15:36:00Z">
          <w:pPr/>
        </w:pPrChange>
      </w:pPr>
      <w:ins w:id="28" w:author="Ruijgrok, Sebastiaan (GP EPC SO SPM PPM SMK)" w:date="2019-09-16T15:35:00Z">
        <w:r w:rsidRPr="0021127A">
          <w:rPr>
            <w:b/>
            <w:bCs/>
            <w:lang w:val="en-US"/>
            <w:rPrChange w:id="29" w:author="Ruijgrok, Sebastiaan (GP EPC SO SPM PPM SMK)" w:date="2019-09-16T15:36:00Z">
              <w:rPr>
                <w:lang w:val="en-US"/>
              </w:rPr>
            </w:rPrChange>
          </w:rPr>
          <w:t>Modifying existing gas turbine technology</w:t>
        </w:r>
      </w:ins>
    </w:p>
    <w:p w14:paraId="46C56E6E" w14:textId="77777777" w:rsidR="00930B42" w:rsidRDefault="00930B42" w:rsidP="007E5120">
      <w:pPr>
        <w:rPr>
          <w:lang w:val="en-US"/>
        </w:rPr>
      </w:pPr>
      <w:r>
        <w:rPr>
          <w:lang w:val="en-US"/>
        </w:rPr>
        <w:t xml:space="preserve">There is no </w:t>
      </w:r>
      <w:r w:rsidR="00502317">
        <w:rPr>
          <w:lang w:val="en-US"/>
        </w:rPr>
        <w:t xml:space="preserve">necessity to design and </w:t>
      </w:r>
      <w:r w:rsidR="005E3A4C">
        <w:rPr>
          <w:lang w:val="en-US"/>
        </w:rPr>
        <w:t>manufacture</w:t>
      </w:r>
      <w:r>
        <w:rPr>
          <w:lang w:val="en-US"/>
        </w:rPr>
        <w:t xml:space="preserve"> entirely new gas turbines for hydrogen combustion. The </w:t>
      </w:r>
      <w:r w:rsidR="00FE65EE">
        <w:rPr>
          <w:lang w:val="en-US"/>
        </w:rPr>
        <w:t>sole</w:t>
      </w:r>
      <w:r>
        <w:rPr>
          <w:lang w:val="en-US"/>
        </w:rPr>
        <w:t xml:space="preserve"> component to be modified is the combustor </w:t>
      </w:r>
      <w:r w:rsidR="00502317">
        <w:rPr>
          <w:lang w:val="en-US"/>
        </w:rPr>
        <w:t>so</w:t>
      </w:r>
      <w:r>
        <w:rPr>
          <w:lang w:val="en-US"/>
        </w:rPr>
        <w:t xml:space="preserve">, theoretically, most of the existing gas turbines can be retrofitted </w:t>
      </w:r>
      <w:r w:rsidR="00502317">
        <w:rPr>
          <w:lang w:val="en-US"/>
        </w:rPr>
        <w:t xml:space="preserve">to either partially or fully burn hydrogen. This </w:t>
      </w:r>
      <w:r w:rsidR="002310C8">
        <w:rPr>
          <w:lang w:val="en-US"/>
        </w:rPr>
        <w:t xml:space="preserve">conversion </w:t>
      </w:r>
      <w:r w:rsidR="00502317">
        <w:rPr>
          <w:lang w:val="en-US"/>
        </w:rPr>
        <w:t xml:space="preserve">would not only avoid large capital spending but also save time in switching large fleets of current gas turbines to hydrogen. An additional major benefit of this would be a new lifeline to existing state-of-the-art gas turbines that are sitting idle or being underutilized in many European countries. </w:t>
      </w:r>
      <w:r w:rsidR="00FE65EE">
        <w:rPr>
          <w:lang w:val="en-US"/>
        </w:rPr>
        <w:t>This would also</w:t>
      </w:r>
      <w:r w:rsidR="00502317">
        <w:rPr>
          <w:lang w:val="en-US"/>
        </w:rPr>
        <w:t xml:space="preserve"> make a significant contribution to society </w:t>
      </w:r>
      <w:r w:rsidR="00605557">
        <w:rPr>
          <w:lang w:val="en-US"/>
        </w:rPr>
        <w:t xml:space="preserve">and industry as the workforce is either being laid off or </w:t>
      </w:r>
      <w:r w:rsidR="007350E0">
        <w:rPr>
          <w:lang w:val="en-US"/>
        </w:rPr>
        <w:t>shifting</w:t>
      </w:r>
      <w:r w:rsidR="00605557">
        <w:rPr>
          <w:lang w:val="en-US"/>
        </w:rPr>
        <w:t xml:space="preserve"> to other sectors. </w:t>
      </w:r>
    </w:p>
    <w:p w14:paraId="1F2A5265" w14:textId="77777777" w:rsidR="0021127A" w:rsidRPr="0021127A" w:rsidRDefault="0021127A" w:rsidP="0021127A">
      <w:pPr>
        <w:pStyle w:val="NoSpacing"/>
        <w:rPr>
          <w:ins w:id="30" w:author="Ruijgrok, Sebastiaan (GP EPC SO SPM PPM SMK)" w:date="2019-09-16T15:36:00Z"/>
          <w:b/>
          <w:bCs/>
          <w:lang w:val="en-US"/>
          <w:rPrChange w:id="31" w:author="Ruijgrok, Sebastiaan (GP EPC SO SPM PPM SMK)" w:date="2019-09-16T15:36:00Z">
            <w:rPr>
              <w:ins w:id="32" w:author="Ruijgrok, Sebastiaan (GP EPC SO SPM PPM SMK)" w:date="2019-09-16T15:36:00Z"/>
              <w:lang w:val="en-US"/>
            </w:rPr>
          </w:rPrChange>
        </w:rPr>
        <w:pPrChange w:id="33" w:author="Ruijgrok, Sebastiaan (GP EPC SO SPM PPM SMK)" w:date="2019-09-16T15:36:00Z">
          <w:pPr/>
        </w:pPrChange>
      </w:pPr>
      <w:ins w:id="34" w:author="Ruijgrok, Sebastiaan (GP EPC SO SPM PPM SMK)" w:date="2019-09-16T15:36:00Z">
        <w:r w:rsidRPr="0021127A">
          <w:rPr>
            <w:b/>
            <w:bCs/>
            <w:lang w:val="en-US"/>
            <w:rPrChange w:id="35" w:author="Ruijgrok, Sebastiaan (GP EPC SO SPM PPM SMK)" w:date="2019-09-16T15:36:00Z">
              <w:rPr>
                <w:lang w:val="en-US"/>
              </w:rPr>
            </w:rPrChange>
          </w:rPr>
          <w:t>100% emission compliance</w:t>
        </w:r>
      </w:ins>
    </w:p>
    <w:p w14:paraId="35A7BDC4" w14:textId="77777777" w:rsidR="002310C8" w:rsidRDefault="00F13771" w:rsidP="007E5120">
      <w:pPr>
        <w:rPr>
          <w:lang w:val="en-US"/>
        </w:rPr>
      </w:pPr>
      <w:r>
        <w:rPr>
          <w:lang w:val="en-US"/>
        </w:rPr>
        <w:t xml:space="preserve">Major OEMs are working on development of dry low NOx burners for hydrogen gas turbines which is </w:t>
      </w:r>
      <w:r w:rsidR="00FE65EE">
        <w:rPr>
          <w:lang w:val="en-US"/>
        </w:rPr>
        <w:t xml:space="preserve">mostly </w:t>
      </w:r>
      <w:r>
        <w:rPr>
          <w:lang w:val="en-US"/>
        </w:rPr>
        <w:t xml:space="preserve">standard on natural gas burning turbines. Comparing the </w:t>
      </w:r>
      <w:r w:rsidR="00FE65EE">
        <w:rPr>
          <w:lang w:val="en-US"/>
        </w:rPr>
        <w:t>current turbines to hydrogen</w:t>
      </w:r>
      <w:r>
        <w:rPr>
          <w:lang w:val="en-US"/>
        </w:rPr>
        <w:t xml:space="preserve"> </w:t>
      </w:r>
      <w:r w:rsidR="00FE65EE">
        <w:rPr>
          <w:lang w:val="en-US"/>
        </w:rPr>
        <w:t>turbines,</w:t>
      </w:r>
      <w:r>
        <w:rPr>
          <w:lang w:val="en-US"/>
        </w:rPr>
        <w:t xml:space="preserve"> both with dry low NOx burners, thermal efficiency and power output would be very similar</w:t>
      </w:r>
      <w:r w:rsidR="002310C8">
        <w:rPr>
          <w:lang w:val="en-US"/>
        </w:rPr>
        <w:t xml:space="preserve"> provided that the fuel system is </w:t>
      </w:r>
      <w:r>
        <w:rPr>
          <w:lang w:val="en-US"/>
        </w:rPr>
        <w:t>modified</w:t>
      </w:r>
      <w:r w:rsidR="002310C8">
        <w:rPr>
          <w:lang w:val="en-US"/>
        </w:rPr>
        <w:t xml:space="preserve"> to supply larger volumes of hydrogen due to </w:t>
      </w:r>
      <w:r>
        <w:rPr>
          <w:lang w:val="en-US"/>
        </w:rPr>
        <w:t>its small</w:t>
      </w:r>
      <w:r w:rsidR="002310C8">
        <w:rPr>
          <w:lang w:val="en-US"/>
        </w:rPr>
        <w:t xml:space="preserve"> molecule size. Since the turbine inlet temperature would stay </w:t>
      </w:r>
      <w:r w:rsidR="00FE65EE">
        <w:rPr>
          <w:lang w:val="en-US"/>
        </w:rPr>
        <w:t>unchanged</w:t>
      </w:r>
      <w:r w:rsidR="002310C8">
        <w:rPr>
          <w:lang w:val="en-US"/>
        </w:rPr>
        <w:t xml:space="preserve">, no adverse </w:t>
      </w:r>
      <w:r w:rsidR="00FE65EE">
        <w:rPr>
          <w:lang w:val="en-US"/>
        </w:rPr>
        <w:t>effects on the maintenance of the existing equipment are</w:t>
      </w:r>
      <w:r w:rsidR="002310C8">
        <w:rPr>
          <w:lang w:val="en-US"/>
        </w:rPr>
        <w:t xml:space="preserve"> expected</w:t>
      </w:r>
      <w:r>
        <w:rPr>
          <w:lang w:val="en-US"/>
        </w:rPr>
        <w:t xml:space="preserve"> either</w:t>
      </w:r>
      <w:r w:rsidR="00741423">
        <w:rPr>
          <w:lang w:val="en-US"/>
        </w:rPr>
        <w:t>.</w:t>
      </w:r>
    </w:p>
    <w:p w14:paraId="7F27D035" w14:textId="77777777" w:rsidR="0021127A" w:rsidRPr="0021127A" w:rsidRDefault="0021127A" w:rsidP="0021127A">
      <w:pPr>
        <w:pStyle w:val="NoSpacing"/>
        <w:rPr>
          <w:ins w:id="36" w:author="Ruijgrok, Sebastiaan (GP EPC SO SPM PPM SMK)" w:date="2019-09-16T15:36:00Z"/>
          <w:b/>
          <w:bCs/>
          <w:lang w:val="en-US"/>
          <w:rPrChange w:id="37" w:author="Ruijgrok, Sebastiaan (GP EPC SO SPM PPM SMK)" w:date="2019-09-16T15:37:00Z">
            <w:rPr>
              <w:ins w:id="38" w:author="Ruijgrok, Sebastiaan (GP EPC SO SPM PPM SMK)" w:date="2019-09-16T15:36:00Z"/>
              <w:lang w:val="en-US"/>
            </w:rPr>
          </w:rPrChange>
        </w:rPr>
        <w:pPrChange w:id="39" w:author="Ruijgrok, Sebastiaan (GP EPC SO SPM PPM SMK)" w:date="2019-09-16T15:36:00Z">
          <w:pPr/>
        </w:pPrChange>
      </w:pPr>
      <w:ins w:id="40" w:author="Ruijgrok, Sebastiaan (GP EPC SO SPM PPM SMK)" w:date="2019-09-16T15:37:00Z">
        <w:r>
          <w:rPr>
            <w:b/>
            <w:bCs/>
            <w:lang w:val="en-US"/>
          </w:rPr>
          <w:t>Sector coupling for deeper decarbonization</w:t>
        </w:r>
      </w:ins>
    </w:p>
    <w:p w14:paraId="356B7073" w14:textId="77777777" w:rsidR="002310C8" w:rsidRDefault="002310C8" w:rsidP="007E5120">
      <w:pPr>
        <w:rPr>
          <w:lang w:val="en-US"/>
        </w:rPr>
      </w:pPr>
      <w:r>
        <w:rPr>
          <w:lang w:val="en-US"/>
        </w:rPr>
        <w:t>Heating sector is one of the largest carbon emitter</w:t>
      </w:r>
      <w:r w:rsidR="005E3A4C">
        <w:rPr>
          <w:lang w:val="en-US"/>
        </w:rPr>
        <w:t>s</w:t>
      </w:r>
      <w:r>
        <w:rPr>
          <w:lang w:val="en-US"/>
        </w:rPr>
        <w:t xml:space="preserve"> worldwide and hydrogen gas turbines can also be used as combined heat and power plants which would be a very </w:t>
      </w:r>
      <w:r w:rsidR="005E3A4C">
        <w:rPr>
          <w:lang w:val="en-US"/>
        </w:rPr>
        <w:t>efficient</w:t>
      </w:r>
      <w:r>
        <w:rPr>
          <w:lang w:val="en-US"/>
        </w:rPr>
        <w:t xml:space="preserve"> way to decarbonize the heating infrastructure. </w:t>
      </w:r>
      <w:ins w:id="41" w:author="Ruijgrok, Sebastiaan (GP EPC SO SPM PPM SMK)" w:date="2019-09-16T15:38:00Z">
        <w:r w:rsidR="0021127A">
          <w:rPr>
            <w:lang w:val="en-US"/>
          </w:rPr>
          <w:t>Coupling hydrogen gas turbines</w:t>
        </w:r>
      </w:ins>
      <w:ins w:id="42" w:author="Ruijgrok, Sebastiaan (GP EPC SO SPM PPM SMK)" w:date="2019-09-16T15:40:00Z">
        <w:r w:rsidR="0021127A">
          <w:rPr>
            <w:lang w:val="en-US"/>
          </w:rPr>
          <w:t xml:space="preserve"> </w:t>
        </w:r>
      </w:ins>
      <w:ins w:id="43" w:author="Ruijgrok, Sebastiaan (GP EPC SO SPM PPM SMK)" w:date="2019-09-16T15:38:00Z">
        <w:r w:rsidR="0021127A">
          <w:rPr>
            <w:lang w:val="en-US"/>
          </w:rPr>
          <w:t xml:space="preserve">with </w:t>
        </w:r>
      </w:ins>
      <w:ins w:id="44" w:author="Ruijgrok, Sebastiaan (GP EPC SO SPM PPM SMK)" w:date="2019-09-16T15:40:00Z">
        <w:r w:rsidR="0021127A">
          <w:rPr>
            <w:lang w:val="en-US"/>
          </w:rPr>
          <w:t xml:space="preserve">not only the </w:t>
        </w:r>
      </w:ins>
      <w:ins w:id="45" w:author="Ruijgrok, Sebastiaan (GP EPC SO SPM PPM SMK)" w:date="2019-09-16T15:41:00Z">
        <w:r w:rsidR="0021127A">
          <w:rPr>
            <w:lang w:val="en-US"/>
          </w:rPr>
          <w:t xml:space="preserve">(district) heating sector, but </w:t>
        </w:r>
        <w:r w:rsidR="0021127A">
          <w:rPr>
            <w:lang w:val="en-US"/>
          </w:rPr>
          <w:lastRenderedPageBreak/>
          <w:t>also other industries (e.g. chemicals, refiner</w:t>
        </w:r>
      </w:ins>
      <w:ins w:id="46" w:author="Ruijgrok, Sebastiaan (GP EPC SO SPM PPM SMK)" w:date="2019-09-16T15:42:00Z">
        <w:r w:rsidR="0021127A">
          <w:rPr>
            <w:lang w:val="en-US"/>
          </w:rPr>
          <w:t>ies) further decarbonization can be realized through efficiency gain</w:t>
        </w:r>
      </w:ins>
      <w:ins w:id="47" w:author="Ruijgrok, Sebastiaan (GP EPC SO SPM PPM SMK)" w:date="2019-09-16T15:43:00Z">
        <w:r w:rsidR="0021127A">
          <w:rPr>
            <w:lang w:val="en-US"/>
          </w:rPr>
          <w:t>s over different end-user sectors.</w:t>
        </w:r>
      </w:ins>
      <w:bookmarkStart w:id="48" w:name="_GoBack"/>
      <w:bookmarkEnd w:id="48"/>
    </w:p>
    <w:p w14:paraId="75C5B488" w14:textId="77777777" w:rsidR="007E5120" w:rsidRDefault="00741423" w:rsidP="00B57C67">
      <w:pPr>
        <w:rPr>
          <w:ins w:id="49" w:author="Sebastiaan Ruijgrok" w:date="2019-09-16T15:30:00Z"/>
          <w:lang w:val="en-US" w:eastAsia="ja-JP"/>
        </w:rPr>
      </w:pPr>
      <w:r>
        <w:rPr>
          <w:lang w:val="en-US" w:eastAsia="ja-JP"/>
        </w:rPr>
        <w:t>Last but not least, unlike fuel cell vehicles</w:t>
      </w:r>
      <w:r w:rsidR="00F13771">
        <w:rPr>
          <w:rFonts w:hint="eastAsia"/>
          <w:lang w:val="en-US" w:eastAsia="ja-JP"/>
        </w:rPr>
        <w:t>, h</w:t>
      </w:r>
      <w:r w:rsidR="00F13771">
        <w:rPr>
          <w:lang w:val="en-US" w:eastAsia="ja-JP"/>
        </w:rPr>
        <w:t>ydrogen gas turbine</w:t>
      </w:r>
      <w:r w:rsidR="00F13771">
        <w:rPr>
          <w:rFonts w:hint="eastAsia"/>
          <w:lang w:val="en-US" w:eastAsia="ja-JP"/>
        </w:rPr>
        <w:t>s</w:t>
      </w:r>
      <w:r w:rsidR="00F13771" w:rsidRPr="00FD40D5">
        <w:rPr>
          <w:lang w:val="en-US" w:eastAsia="ja-JP"/>
        </w:rPr>
        <w:t xml:space="preserve"> </w:t>
      </w:r>
      <w:r>
        <w:rPr>
          <w:lang w:val="en-US" w:eastAsia="ja-JP"/>
        </w:rPr>
        <w:t>would consume huge amounts of</w:t>
      </w:r>
      <w:r w:rsidR="00F13771" w:rsidRPr="00FD40D5">
        <w:rPr>
          <w:lang w:val="en-US" w:eastAsia="ja-JP"/>
        </w:rPr>
        <w:t xml:space="preserve"> </w:t>
      </w:r>
      <w:r>
        <w:rPr>
          <w:lang w:val="en-US" w:eastAsia="ja-JP"/>
        </w:rPr>
        <w:t>low purity hydrogen generating</w:t>
      </w:r>
      <w:r w:rsidR="00F13771" w:rsidRPr="00FD40D5">
        <w:rPr>
          <w:lang w:val="en-US" w:eastAsia="ja-JP"/>
        </w:rPr>
        <w:t xml:space="preserve"> large and s</w:t>
      </w:r>
      <w:r>
        <w:rPr>
          <w:lang w:val="en-US" w:eastAsia="ja-JP"/>
        </w:rPr>
        <w:t xml:space="preserve">table mass demand that </w:t>
      </w:r>
      <w:r w:rsidR="00F13771" w:rsidRPr="00FD40D5">
        <w:rPr>
          <w:lang w:val="en-US" w:eastAsia="ja-JP"/>
        </w:rPr>
        <w:t>can contribute to the reduction of hydrogen</w:t>
      </w:r>
      <w:r>
        <w:rPr>
          <w:lang w:val="en-US" w:eastAsia="ja-JP"/>
        </w:rPr>
        <w:t xml:space="preserve"> production</w:t>
      </w:r>
      <w:r w:rsidR="00F13771" w:rsidRPr="00FD40D5">
        <w:rPr>
          <w:lang w:val="en-US" w:eastAsia="ja-JP"/>
        </w:rPr>
        <w:t xml:space="preserve"> costs.</w:t>
      </w:r>
      <w:r w:rsidR="00F13771">
        <w:rPr>
          <w:rFonts w:hint="eastAsia"/>
          <w:lang w:val="en-US" w:eastAsia="ja-JP"/>
        </w:rPr>
        <w:t xml:space="preserve"> In this regard, governmental funding scheme</w:t>
      </w:r>
      <w:r>
        <w:rPr>
          <w:lang w:val="en-US" w:eastAsia="ja-JP"/>
        </w:rPr>
        <w:t>s</w:t>
      </w:r>
      <w:r w:rsidR="00F13771">
        <w:rPr>
          <w:rFonts w:hint="eastAsia"/>
          <w:lang w:val="en-US" w:eastAsia="ja-JP"/>
        </w:rPr>
        <w:t xml:space="preserve"> for </w:t>
      </w:r>
      <w:r>
        <w:rPr>
          <w:lang w:val="en-US" w:eastAsia="ja-JP"/>
        </w:rPr>
        <w:t xml:space="preserve">gas turbine </w:t>
      </w:r>
      <w:r w:rsidR="00F13771">
        <w:rPr>
          <w:rFonts w:hint="eastAsia"/>
          <w:lang w:val="en-US" w:eastAsia="ja-JP"/>
        </w:rPr>
        <w:t xml:space="preserve">R&amp;D </w:t>
      </w:r>
      <w:r>
        <w:rPr>
          <w:rFonts w:hint="eastAsia"/>
          <w:lang w:val="en-US" w:eastAsia="ja-JP"/>
        </w:rPr>
        <w:t>in Europe</w:t>
      </w:r>
      <w:r>
        <w:rPr>
          <w:lang w:val="en-US" w:eastAsia="ja-JP"/>
        </w:rPr>
        <w:t xml:space="preserve"> and </w:t>
      </w:r>
      <w:r w:rsidR="00F13771">
        <w:rPr>
          <w:rFonts w:hint="eastAsia"/>
          <w:lang w:val="en-US" w:eastAsia="ja-JP"/>
        </w:rPr>
        <w:t>Japan</w:t>
      </w:r>
      <w:r>
        <w:rPr>
          <w:lang w:val="en-US" w:eastAsia="ja-JP"/>
        </w:rPr>
        <w:t xml:space="preserve"> can be</w:t>
      </w:r>
      <w:r w:rsidR="00F13771">
        <w:rPr>
          <w:rFonts w:hint="eastAsia"/>
          <w:lang w:val="en-US" w:eastAsia="ja-JP"/>
        </w:rPr>
        <w:t xml:space="preserve"> key </w:t>
      </w:r>
      <w:r>
        <w:rPr>
          <w:lang w:val="en-US" w:eastAsia="ja-JP"/>
        </w:rPr>
        <w:t>contributor towards</w:t>
      </w:r>
      <w:r w:rsidR="00F13771">
        <w:rPr>
          <w:rFonts w:hint="eastAsia"/>
          <w:lang w:val="en-US" w:eastAsia="ja-JP"/>
        </w:rPr>
        <w:t xml:space="preserve"> </w:t>
      </w:r>
      <w:r>
        <w:rPr>
          <w:lang w:val="en-US" w:eastAsia="ja-JP"/>
        </w:rPr>
        <w:t>a</w:t>
      </w:r>
      <w:r w:rsidR="00F13771">
        <w:rPr>
          <w:rFonts w:hint="eastAsia"/>
          <w:lang w:val="en-US" w:eastAsia="ja-JP"/>
        </w:rPr>
        <w:t xml:space="preserve"> hydrogen society.</w:t>
      </w:r>
    </w:p>
    <w:p w14:paraId="3CABAD8F" w14:textId="77777777" w:rsidR="00A63A57" w:rsidRDefault="00A63A57" w:rsidP="00B57C67">
      <w:pPr>
        <w:rPr>
          <w:ins w:id="50" w:author="Ruijgrok, Sebastiaan (GP EPC SO SPM PPM SMK)" w:date="2019-09-16T15:44:00Z"/>
          <w:lang w:val="en-US" w:eastAsia="ja-JP"/>
        </w:rPr>
      </w:pPr>
    </w:p>
    <w:p w14:paraId="212E0D02" w14:textId="77777777" w:rsidR="0021127A" w:rsidRDefault="0021127A" w:rsidP="00B57C67">
      <w:pPr>
        <w:rPr>
          <w:ins w:id="51" w:author="Ruijgrok, Sebastiaan (GP EPC SO SPM PPM SMK)" w:date="2019-09-16T15:44:00Z"/>
          <w:lang w:val="en-US" w:eastAsia="ja-JP"/>
        </w:rPr>
      </w:pPr>
    </w:p>
    <w:p w14:paraId="7EB5D931" w14:textId="77777777" w:rsidR="0021127A" w:rsidRDefault="0021127A" w:rsidP="00B57C67">
      <w:pPr>
        <w:rPr>
          <w:ins w:id="52" w:author="Sebastiaan Ruijgrok" w:date="2019-09-16T15:30:00Z"/>
          <w:lang w:val="en-US" w:eastAsia="ja-JP"/>
        </w:rPr>
      </w:pPr>
    </w:p>
    <w:p w14:paraId="215A3A58" w14:textId="77777777" w:rsidR="00A63A57" w:rsidRDefault="00A63A57" w:rsidP="00B57C67">
      <w:pPr>
        <w:rPr>
          <w:ins w:id="53" w:author="Sebastiaan Ruijgrok" w:date="2019-09-16T15:31:00Z"/>
          <w:lang w:val="en-US" w:eastAsia="ja-JP"/>
        </w:rPr>
      </w:pPr>
      <w:ins w:id="54" w:author="Sebastiaan Ruijgrok" w:date="2019-09-16T15:30:00Z">
        <w:r>
          <w:rPr>
            <w:lang w:val="en-US" w:eastAsia="ja-JP"/>
          </w:rPr>
          <w:t xml:space="preserve">Source 1: </w:t>
        </w:r>
      </w:ins>
      <w:ins w:id="55" w:author="Sebastiaan Ruijgrok" w:date="2019-09-16T15:31:00Z">
        <w:r>
          <w:rPr>
            <w:lang w:val="en-US" w:eastAsia="ja-JP"/>
          </w:rPr>
          <w:fldChar w:fldCharType="begin"/>
        </w:r>
        <w:r>
          <w:rPr>
            <w:lang w:val="en-US" w:eastAsia="ja-JP"/>
          </w:rPr>
          <w:instrText xml:space="preserve"> HYPERLINK "</w:instrText>
        </w:r>
      </w:ins>
      <w:ins w:id="56" w:author="Sebastiaan Ruijgrok" w:date="2019-09-16T15:30:00Z">
        <w:r w:rsidRPr="00A63A57">
          <w:rPr>
            <w:lang w:val="en-US" w:eastAsia="ja-JP"/>
          </w:rPr>
          <w:instrText>https://energiekaart.net/initiatieven/duurzaam-ameland-power2gas/</w:instrText>
        </w:r>
      </w:ins>
      <w:ins w:id="57" w:author="Sebastiaan Ruijgrok" w:date="2019-09-16T15:31:00Z">
        <w:r>
          <w:rPr>
            <w:lang w:val="en-US" w:eastAsia="ja-JP"/>
          </w:rPr>
          <w:instrText xml:space="preserve">" </w:instrText>
        </w:r>
        <w:r>
          <w:rPr>
            <w:lang w:val="en-US" w:eastAsia="ja-JP"/>
          </w:rPr>
          <w:fldChar w:fldCharType="separate"/>
        </w:r>
      </w:ins>
      <w:ins w:id="58" w:author="Sebastiaan Ruijgrok" w:date="2019-09-16T15:30:00Z">
        <w:r w:rsidRPr="00CA53E7">
          <w:rPr>
            <w:rStyle w:val="Hyperlink"/>
            <w:lang w:val="en-US" w:eastAsia="ja-JP"/>
          </w:rPr>
          <w:t>https://energiekaart.net/initiatieven/duurzaam-ameland-power2gas/</w:t>
        </w:r>
      </w:ins>
      <w:ins w:id="59" w:author="Sebastiaan Ruijgrok" w:date="2019-09-16T15:31:00Z">
        <w:r>
          <w:rPr>
            <w:lang w:val="en-US" w:eastAsia="ja-JP"/>
          </w:rPr>
          <w:fldChar w:fldCharType="end"/>
        </w:r>
      </w:ins>
    </w:p>
    <w:p w14:paraId="1D7CFA18" w14:textId="77777777" w:rsidR="00A63A57" w:rsidRPr="00B57C67" w:rsidRDefault="00A63A57" w:rsidP="00B57C67">
      <w:pPr>
        <w:rPr>
          <w:lang w:val="en-US" w:eastAsia="ja-JP"/>
        </w:rPr>
      </w:pPr>
      <w:ins w:id="60" w:author="Sebastiaan Ruijgrok" w:date="2019-09-16T15:31:00Z">
        <w:r>
          <w:rPr>
            <w:lang w:val="en-US" w:eastAsia="ja-JP"/>
          </w:rPr>
          <w:t xml:space="preserve">Source 2: </w:t>
        </w:r>
        <w:r>
          <w:rPr>
            <w:lang w:val="en-US" w:eastAsia="ja-JP"/>
          </w:rPr>
          <w:fldChar w:fldCharType="begin"/>
        </w:r>
        <w:r>
          <w:rPr>
            <w:lang w:val="en-US" w:eastAsia="ja-JP"/>
          </w:rPr>
          <w:instrText xml:space="preserve"> HYPERLINK "</w:instrText>
        </w:r>
        <w:r w:rsidRPr="00A63A57">
          <w:rPr>
            <w:lang w:val="en-US" w:eastAsia="ja-JP"/>
          </w:rPr>
          <w:instrText>https://www.swansea.ac.uk/press-office/latest-research/30oftheuksnaturalgascouldbereplacedbyhydrogencuttingcarbonemissions.php</w:instrText>
        </w:r>
        <w:r>
          <w:rPr>
            <w:lang w:val="en-US" w:eastAsia="ja-JP"/>
          </w:rPr>
          <w:instrText xml:space="preserve">" </w:instrText>
        </w:r>
        <w:r>
          <w:rPr>
            <w:lang w:val="en-US" w:eastAsia="ja-JP"/>
          </w:rPr>
          <w:fldChar w:fldCharType="separate"/>
        </w:r>
        <w:r w:rsidRPr="00CA53E7">
          <w:rPr>
            <w:rStyle w:val="Hyperlink"/>
            <w:lang w:val="en-US" w:eastAsia="ja-JP"/>
          </w:rPr>
          <w:t>https://www.swansea.ac.uk/press-office/latest-research/30oftheuksnaturalgascouldbereplacedbyhydrogencuttingcarbonemissions.php</w:t>
        </w:r>
        <w:r>
          <w:rPr>
            <w:lang w:val="en-US" w:eastAsia="ja-JP"/>
          </w:rPr>
          <w:fldChar w:fldCharType="end"/>
        </w:r>
        <w:r>
          <w:rPr>
            <w:lang w:val="en-US" w:eastAsia="ja-JP"/>
          </w:rPr>
          <w:t xml:space="preserve"> </w:t>
        </w:r>
      </w:ins>
    </w:p>
    <w:sectPr w:rsidR="00A63A57" w:rsidRPr="00B57C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0" w:author="Sebastiaan Ruijgrok" w:date="2019-09-16T15:33:00Z" w:initials="RS(ESSPS">
    <w:p w14:paraId="5003705E" w14:textId="77777777" w:rsidR="0021127A" w:rsidRDefault="00A63A57">
      <w:pPr>
        <w:pStyle w:val="CommentText"/>
      </w:pPr>
      <w:r>
        <w:rPr>
          <w:rStyle w:val="CommentReference"/>
        </w:rPr>
        <w:annotationRef/>
      </w:r>
      <w:r w:rsidR="0021127A">
        <w:t xml:space="preserve">I </w:t>
      </w:r>
      <w:proofErr w:type="spellStart"/>
      <w:r w:rsidR="0021127A">
        <w:t>don’t</w:t>
      </w:r>
      <w:proofErr w:type="spellEnd"/>
      <w:r w:rsidR="0021127A">
        <w:t xml:space="preserve"> </w:t>
      </w:r>
      <w:proofErr w:type="spellStart"/>
      <w:r w:rsidR="0021127A">
        <w:t>think</w:t>
      </w:r>
      <w:proofErr w:type="spellEnd"/>
      <w:r w:rsidR="0021127A">
        <w:t xml:space="preserve"> </w:t>
      </w:r>
      <w:proofErr w:type="spellStart"/>
      <w:r w:rsidR="0021127A">
        <w:t>the</w:t>
      </w:r>
      <w:proofErr w:type="spellEnd"/>
      <w:r w:rsidR="0021127A">
        <w:t xml:space="preserve"> 12% </w:t>
      </w:r>
      <w:proofErr w:type="spellStart"/>
      <w:r w:rsidR="0021127A">
        <w:t>is</w:t>
      </w:r>
      <w:proofErr w:type="spellEnd"/>
      <w:r w:rsidR="0021127A">
        <w:t xml:space="preserve"> </w:t>
      </w:r>
      <w:proofErr w:type="spellStart"/>
      <w:r w:rsidR="0021127A">
        <w:t>correct</w:t>
      </w:r>
      <w:proofErr w:type="spellEnd"/>
      <w:r w:rsidR="0021127A">
        <w:t xml:space="preserve"> (</w:t>
      </w:r>
      <w:proofErr w:type="spellStart"/>
      <w:r w:rsidR="0021127A">
        <w:t>what</w:t>
      </w:r>
      <w:proofErr w:type="spellEnd"/>
      <w:r w:rsidR="0021127A">
        <w:t xml:space="preserve"> was </w:t>
      </w:r>
      <w:proofErr w:type="spellStart"/>
      <w:r w:rsidR="0021127A">
        <w:t>the</w:t>
      </w:r>
      <w:proofErr w:type="spellEnd"/>
      <w:r w:rsidR="0021127A">
        <w:t xml:space="preserve"> source?), so </w:t>
      </w:r>
      <w:proofErr w:type="spellStart"/>
      <w:r w:rsidR="0021127A">
        <w:t>herewith</w:t>
      </w:r>
      <w:proofErr w:type="spellEnd"/>
      <w:r w:rsidR="0021127A">
        <w:t xml:space="preserve"> </w:t>
      </w:r>
      <w:proofErr w:type="spellStart"/>
      <w:r w:rsidR="0021127A">
        <w:t>another</w:t>
      </w:r>
      <w:proofErr w:type="spellEnd"/>
      <w:r w:rsidR="0021127A">
        <w:t xml:space="preserve"> </w:t>
      </w:r>
      <w:proofErr w:type="spellStart"/>
      <w:r w:rsidR="0021127A">
        <w:t>quote</w:t>
      </w:r>
      <w:proofErr w:type="spellEnd"/>
      <w:r w:rsidR="0021127A">
        <w:t xml:space="preserve">. </w:t>
      </w:r>
    </w:p>
    <w:p w14:paraId="2EFAAF20" w14:textId="77777777" w:rsidR="0021127A" w:rsidRDefault="0021127A">
      <w:pPr>
        <w:pStyle w:val="CommentText"/>
      </w:pPr>
    </w:p>
    <w:p w14:paraId="621D2475" w14:textId="77777777" w:rsidR="00A63A57" w:rsidRDefault="00A63A57">
      <w:pPr>
        <w:pStyle w:val="CommentText"/>
      </w:pPr>
      <w:proofErr w:type="spellStart"/>
      <w:r>
        <w:t>Alternatively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UK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Swansea University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can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used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source (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see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below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1D24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1D2475" w16cid:durableId="212A29A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D6FA4"/>
    <w:multiLevelType w:val="hybridMultilevel"/>
    <w:tmpl w:val="55E0D636"/>
    <w:lvl w:ilvl="0" w:tplc="9C2CD3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aan Ruijgrok">
    <w15:presenceInfo w15:providerId="AD" w15:userId="S::sebastiaan.ruijgrok@siemens.com::c8187459-c8bb-4d5f-94c7-647de6939000"/>
  </w15:person>
  <w15:person w15:author="Ruijgrok, Sebastiaan (GP EPC SO SPM PPM SMK)">
    <w15:presenceInfo w15:providerId="AD" w15:userId="S::sebastiaan.ruijgrok@siemens.com::c8187459-c8bb-4d5f-94c7-647de6939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72"/>
    <w:rsid w:val="00153B80"/>
    <w:rsid w:val="00191B81"/>
    <w:rsid w:val="00200DF5"/>
    <w:rsid w:val="00203034"/>
    <w:rsid w:val="0021127A"/>
    <w:rsid w:val="002138D5"/>
    <w:rsid w:val="002310C8"/>
    <w:rsid w:val="002B4397"/>
    <w:rsid w:val="003B41B4"/>
    <w:rsid w:val="00432B72"/>
    <w:rsid w:val="00466D6D"/>
    <w:rsid w:val="004E20F5"/>
    <w:rsid w:val="004F0CDC"/>
    <w:rsid w:val="00502317"/>
    <w:rsid w:val="005C6AF9"/>
    <w:rsid w:val="005E3A4C"/>
    <w:rsid w:val="00605557"/>
    <w:rsid w:val="007350E0"/>
    <w:rsid w:val="00741423"/>
    <w:rsid w:val="007B79F7"/>
    <w:rsid w:val="007E5120"/>
    <w:rsid w:val="00855AF0"/>
    <w:rsid w:val="008B5991"/>
    <w:rsid w:val="00930B42"/>
    <w:rsid w:val="00980045"/>
    <w:rsid w:val="009B4CBE"/>
    <w:rsid w:val="00A63A57"/>
    <w:rsid w:val="00AE7E7F"/>
    <w:rsid w:val="00B57C67"/>
    <w:rsid w:val="00BD526C"/>
    <w:rsid w:val="00CE0EE2"/>
    <w:rsid w:val="00D5474C"/>
    <w:rsid w:val="00DE507F"/>
    <w:rsid w:val="00F01039"/>
    <w:rsid w:val="00F03E1D"/>
    <w:rsid w:val="00F13771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9A7C9"/>
  <w15:docId w15:val="{3CCECBC6-4897-46A9-B5EE-B0F8F609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B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B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32B72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B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2B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32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57C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3A5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3A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63A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A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A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A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A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1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Kutne, Peter</dc:creator>
  <cp:lastModifiedBy>Ruijgrok, Sebastiaan (GP EPC SO SPM PPM SMK)</cp:lastModifiedBy>
  <cp:revision>3</cp:revision>
  <dcterms:created xsi:type="dcterms:W3CDTF">2019-09-16T13:24:00Z</dcterms:created>
  <dcterms:modified xsi:type="dcterms:W3CDTF">2019-09-16T13:46:00Z</dcterms:modified>
</cp:coreProperties>
</file>